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F2D" w:rsidRDefault="00E77F2D" w:rsidP="0019370A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s1026" type="#_x0000_t75" alt="http://www.ecotravel.ru/img/photogallery/folder4small/ETC000236.jpg" href="javascript:GetImage('/img/photogallery/folder4/ETC000236.jpg',800,600,'%D0%91%D1%83%D1%85%D1%82%D0%B0 %D0%9A%D0%BE%D0%BC%D0%B0%D0%BD%D0%B4%D0%BE%D1%80'" style="position:absolute;left:0;text-align:left;margin-left:121.7pt;margin-top:18.75pt;width:161.7pt;height:120.75pt;z-index:251658240;visibility:visible;mso-position-horizontal:right;mso-position-horizontal-relative:margin;mso-position-vertical-relative:margin" o:button="t">
            <v:fill o:detectmouseclick="t"/>
            <v:imagedata r:id="rId5" o:title=""/>
            <w10:wrap type="square" anchorx="margin" anchory="margin"/>
          </v:shape>
        </w:pict>
      </w:r>
      <w:r w:rsidRPr="00982B9A">
        <w:rPr>
          <w:rFonts w:ascii="Times New Roman" w:hAnsi="Times New Roman"/>
          <w:b/>
          <w:bCs/>
          <w:sz w:val="28"/>
          <w:szCs w:val="28"/>
        </w:rPr>
        <w:t>Заповедник Командорский</w:t>
      </w:r>
      <w:r w:rsidRPr="00982B9A">
        <w:rPr>
          <w:rFonts w:ascii="Times New Roman" w:hAnsi="Times New Roman"/>
          <w:sz w:val="28"/>
          <w:szCs w:val="28"/>
        </w:rPr>
        <w:t xml:space="preserve"> создан в </w:t>
      </w:r>
      <w:smartTag w:uri="urn:schemas-microsoft-com:office:smarttags" w:element="metricconverter">
        <w:smartTagPr>
          <w:attr w:name="ProductID" w:val="1993 г"/>
        </w:smartTagPr>
        <w:r w:rsidRPr="00982B9A">
          <w:rPr>
            <w:rFonts w:ascii="Times New Roman" w:hAnsi="Times New Roman"/>
            <w:sz w:val="28"/>
            <w:szCs w:val="28"/>
          </w:rPr>
          <w:t>1993 г</w:t>
        </w:r>
      </w:smartTag>
      <w:r w:rsidRPr="00982B9A">
        <w:rPr>
          <w:rFonts w:ascii="Times New Roman" w:hAnsi="Times New Roman"/>
          <w:sz w:val="28"/>
          <w:szCs w:val="28"/>
        </w:rPr>
        <w:t>. Заповедник расположен на территории Командорского архипелага (Алеутский район Камчатского края) и на прибрежной акватории Берингова моря и Тихого океана. Архипелаг включает 2 крупных острова — Беринга и Медный, 2 небольших островка — Арий Камень и Топорков, более 60 прибрежных скал и кекуров.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E77F2D" w:rsidRPr="007F50D3" w:rsidRDefault="00E77F2D" w:rsidP="0019370A">
      <w:pPr>
        <w:pStyle w:val="NoSpacing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Здесь  охраняются крупные лежбища морских млекопитающих, уникальная популяция голубого песца, гнездовья редких и хозяйственно ценных птиц. Здесь так же охраняются историко-археологические памятники </w:t>
      </w:r>
      <w:ins w:id="0" w:author="Unknown">
        <w:r w:rsidRPr="007F50D3">
          <w:rPr>
            <w:rFonts w:ascii="Times New Roman" w:hAnsi="Times New Roman"/>
            <w:b/>
            <w:sz w:val="28"/>
            <w:szCs w:val="28"/>
          </w:rPr>
          <w:t>ХVIII-ХIХ</w:t>
        </w:r>
        <w:r w:rsidRPr="00982B9A">
          <w:rPr>
            <w:rFonts w:ascii="Times New Roman" w:hAnsi="Times New Roman"/>
            <w:sz w:val="28"/>
            <w:szCs w:val="28"/>
          </w:rPr>
          <w:t xml:space="preserve"> </w:t>
        </w:r>
      </w:ins>
      <w:r>
        <w:rPr>
          <w:rFonts w:ascii="Times New Roman" w:hAnsi="Times New Roman"/>
          <w:sz w:val="28"/>
          <w:szCs w:val="28"/>
        </w:rPr>
        <w:t xml:space="preserve"> веков, в том числе следы экспедиции Витуса Беринга.</w:t>
      </w:r>
    </w:p>
    <w:p w:rsidR="00E77F2D" w:rsidRPr="00982B9A" w:rsidRDefault="00E77F2D" w:rsidP="0019370A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Рисунок 3" o:spid="_x0000_s1027" type="#_x0000_t75" alt="http://www.ecotravel.ru/img/photogallery/folder4small/261006Komandory(067).jpg" href="javascript:GetImage('/img/photogallery/folder4/261006Komandory(067).jpg',800,600,'%D0%A2%D1%83%D0%BD%D0%B4%D1%80%D0%B0 %D0%BD%D0%B0 %D0%9A%D0%BE%D0%BC%D0%B0%D0%BD%D0%B4%D0%BE%D1%80%D1%81%D0%BA%D0%B8%D1%85 %D0%BE%D1%81%D1%82%D1%80%D0%BE%D0%B2%D0%B0%D1%85'" style="position:absolute;left:0;text-align:left;margin-left:-5.25pt;margin-top:221.25pt;width:196.5pt;height:156.75pt;z-index:251657216;visibility:visible;mso-position-horizontal-relative:margin;mso-position-vertical-relative:margin" o:button="t">
            <v:fill o:detectmouseclick="t"/>
            <v:imagedata r:id="rId6" o:title=""/>
            <w10:wrap type="square" anchorx="margin" anchory="margin"/>
          </v:shape>
        </w:pict>
      </w:r>
      <w:r w:rsidRPr="007F50D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82B9A">
        <w:rPr>
          <w:rFonts w:ascii="Times New Roman" w:hAnsi="Times New Roman"/>
          <w:sz w:val="28"/>
          <w:szCs w:val="28"/>
          <w:shd w:val="clear" w:color="auto" w:fill="FFFFFF"/>
        </w:rPr>
        <w:t>Здесь нет лесов. В любой точке Командоров преобладает тундра. Лишь изредка здесь можно встретить заросли кустарниковых рябин и ив. Под ними растут шведский дерен, луазеле</w:t>
      </w:r>
      <w:r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Pr="00982B9A">
        <w:rPr>
          <w:rFonts w:ascii="Times New Roman" w:hAnsi="Times New Roman"/>
          <w:sz w:val="28"/>
          <w:szCs w:val="28"/>
          <w:shd w:val="clear" w:color="auto" w:fill="FFFFFF"/>
        </w:rPr>
        <w:t xml:space="preserve">рия лежачая, </w:t>
      </w:r>
      <w:r>
        <w:rPr>
          <w:rFonts w:ascii="Times New Roman" w:hAnsi="Times New Roman"/>
          <w:sz w:val="28"/>
          <w:szCs w:val="28"/>
          <w:shd w:val="clear" w:color="auto" w:fill="FFFFFF"/>
        </w:rPr>
        <w:t>шикша</w:t>
      </w:r>
      <w:r w:rsidRPr="00982B9A">
        <w:rPr>
          <w:rFonts w:ascii="Times New Roman" w:hAnsi="Times New Roman"/>
          <w:sz w:val="28"/>
          <w:szCs w:val="28"/>
          <w:shd w:val="clear" w:color="auto" w:fill="FFFFFF"/>
        </w:rPr>
        <w:t xml:space="preserve"> черная, филлодоце алеутская и голубая.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82B9A">
        <w:rPr>
          <w:rFonts w:ascii="Times New Roman" w:hAnsi="Times New Roman"/>
          <w:sz w:val="28"/>
          <w:szCs w:val="28"/>
          <w:shd w:val="clear" w:color="auto" w:fill="FFFFFF"/>
        </w:rPr>
        <w:t xml:space="preserve">Разнотравье в заповеднике представлено ветреницей разноцветковой, змеевиком живородящим, коптисом трехлистным, хвощом зимующим. </w:t>
      </w:r>
    </w:p>
    <w:p w:rsidR="00E77F2D" w:rsidRPr="00982B9A" w:rsidRDefault="00E77F2D" w:rsidP="0019370A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Животный мир</w:t>
      </w:r>
      <w:r w:rsidRPr="00982B9A">
        <w:rPr>
          <w:rFonts w:ascii="Times New Roman" w:hAnsi="Times New Roman"/>
          <w:sz w:val="28"/>
          <w:szCs w:val="28"/>
          <w:shd w:val="clear" w:color="auto" w:fill="FFFFFF"/>
        </w:rPr>
        <w:t xml:space="preserve"> Командорск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ого </w:t>
      </w:r>
      <w:r w:rsidRPr="00982B9A">
        <w:rPr>
          <w:rFonts w:ascii="Times New Roman" w:hAnsi="Times New Roman"/>
          <w:sz w:val="28"/>
          <w:szCs w:val="28"/>
          <w:shd w:val="clear" w:color="auto" w:fill="FFFFFF"/>
        </w:rPr>
        <w:t xml:space="preserve"> заповедник</w:t>
      </w:r>
      <w:r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982B9A">
        <w:rPr>
          <w:rFonts w:ascii="Times New Roman" w:hAnsi="Times New Roman"/>
          <w:sz w:val="28"/>
          <w:szCs w:val="28"/>
          <w:shd w:val="clear" w:color="auto" w:fill="FFFFFF"/>
        </w:rPr>
        <w:t xml:space="preserve"> отличается большим разнообразием. Здесь зарегистрировано 25 видов млекопитающих, 25 — рыб, 213 — птиц. Наземных млекопитающих здесь насчитывается шесть видов. Это американская норка, голубой медновский песец, серая крыса, красная полевка, домовая мышь, северный олень. </w:t>
      </w:r>
    </w:p>
    <w:p w:rsidR="00E77F2D" w:rsidRPr="007F50D3" w:rsidRDefault="00E77F2D" w:rsidP="0019370A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82B9A">
        <w:rPr>
          <w:rFonts w:ascii="Times New Roman" w:hAnsi="Times New Roman"/>
          <w:sz w:val="28"/>
          <w:szCs w:val="28"/>
          <w:shd w:val="clear" w:color="auto" w:fill="FFFFFF"/>
        </w:rPr>
        <w:t xml:space="preserve">Особенно знаменит заповедник охраняемыми крупными лежбищами морских животных: сивучей и морских северных котиков. </w:t>
      </w:r>
      <w:r w:rsidRPr="007F50D3">
        <w:rPr>
          <w:rFonts w:ascii="Times New Roman" w:hAnsi="Times New Roman"/>
          <w:sz w:val="28"/>
          <w:szCs w:val="28"/>
          <w:shd w:val="clear" w:color="auto" w:fill="FFFFFF"/>
        </w:rPr>
        <w:t>Командорские острова - место массового гнездования морских птиц, а также остановки в период миграций ржанкообразных и гусеобразных. На островах гнездятся включенные в Красную книгу РФ кречет, сапсан, серокрылая чайка, красноногая говорушка. Чайки, глупыши, кайры, чистики, топорки, ипатки, бакланы образуют многочисленные птичьи базары.</w:t>
      </w:r>
      <w:r>
        <w:rPr>
          <w:sz w:val="28"/>
          <w:szCs w:val="28"/>
          <w:shd w:val="clear" w:color="auto" w:fill="FFFFFF"/>
        </w:rPr>
        <w:t xml:space="preserve"> </w:t>
      </w:r>
      <w:r w:rsidRPr="007F50D3">
        <w:rPr>
          <w:rFonts w:ascii="Times New Roman" w:hAnsi="Times New Roman"/>
          <w:sz w:val="28"/>
          <w:szCs w:val="28"/>
          <w:shd w:val="clear" w:color="auto" w:fill="FFFFFF"/>
        </w:rPr>
        <w:t xml:space="preserve">Вдоль береговой полосы островов сосредоточены около 300 тысяч особей морских млекопитающих. Многие редкие виды животных занесены в Красную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книгу России: островной тюлень - антур</w:t>
      </w:r>
      <w:r w:rsidRPr="007F50D3">
        <w:rPr>
          <w:rFonts w:ascii="Times New Roman" w:hAnsi="Times New Roman"/>
          <w:sz w:val="28"/>
          <w:szCs w:val="28"/>
          <w:shd w:val="clear" w:color="auto" w:fill="FFFFFF"/>
        </w:rPr>
        <w:t>, медновский песец, клюворыл, командорский ремнезуб, горбатый и южный киты, белоспинный альбатрос, кречет, сапсан, красноногая говорушка и другие. Многие виды включены и в международную Красную книгу, в том числе киты и белоспинный альбинос.</w:t>
      </w:r>
    </w:p>
    <w:p w:rsidR="00E77F2D" w:rsidRDefault="00E77F2D" w:rsidP="0019370A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F7304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В </w:t>
      </w:r>
      <w:r w:rsidRPr="007F50D3">
        <w:rPr>
          <w:rFonts w:ascii="Times New Roman" w:hAnsi="Times New Roman"/>
          <w:sz w:val="28"/>
          <w:szCs w:val="28"/>
          <w:shd w:val="clear" w:color="auto" w:fill="FFFFFF"/>
        </w:rPr>
        <w:t>заповеднике организованы несколько маршрутов, которые позволят вам оценить потрясающее разнообразие животного мира этих островов. Это маршруты на острова Беринга и Медный, знакомство с птицами островов Топорков и Арий Камень. </w:t>
      </w:r>
    </w:p>
    <w:p w:rsidR="00E77F2D" w:rsidRDefault="00E77F2D" w:rsidP="0019370A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F50D3">
        <w:rPr>
          <w:rFonts w:ascii="Times New Roman" w:hAnsi="Times New Roman"/>
          <w:sz w:val="28"/>
          <w:szCs w:val="28"/>
          <w:shd w:val="clear" w:color="auto" w:fill="FFFFFF"/>
        </w:rPr>
        <w:t>Есть здесь и места, связанные с историей нашей страны. 4 ноября 1741 года пакетбот "Св. Пётр" под командованием капитан - командора Витуса Беринга оказался выброшенным во время шторма на прибрежные рифы неизвестного острова. Острова, получившие впоследствии имя Командорские, вошли в состав Российской Империи, как и все остальные острова Алеутской дуги и Аляска. А необитаемый остров, ставший островом Беринга, оказался последним пристанищем для самого капитан - командора и членов его команды. </w:t>
      </w:r>
    </w:p>
    <w:p w:rsidR="00E77F2D" w:rsidRPr="00CF7304" w:rsidRDefault="00E77F2D" w:rsidP="00CF7304">
      <w:pPr>
        <w:pStyle w:val="NoSpacing"/>
        <w:rPr>
          <w:sz w:val="24"/>
          <w:shd w:val="clear" w:color="auto" w:fill="FFFFFF"/>
        </w:rPr>
      </w:pPr>
      <w:r w:rsidRPr="00804F9A">
        <w:rPr>
          <w:noProof/>
          <w:sz w:val="24"/>
          <w:shd w:val="clear" w:color="auto" w:fill="FFFFFF"/>
        </w:rPr>
        <w:pict>
          <v:shape id="Рисунок 1" o:spid="_x0000_i1025" type="#_x0000_t75" style="width:237pt;height:159pt;visibility:visible">
            <v:imagedata r:id="rId7" o:title=""/>
          </v:shape>
        </w:pict>
      </w:r>
      <w:r>
        <w:rPr>
          <w:sz w:val="24"/>
          <w:shd w:val="clear" w:color="auto" w:fill="FFFFFF"/>
        </w:rPr>
        <w:t xml:space="preserve">        </w:t>
      </w:r>
      <w:r w:rsidRPr="00804F9A">
        <w:rPr>
          <w:noProof/>
          <w:sz w:val="24"/>
          <w:shd w:val="clear" w:color="auto" w:fill="FFFFFF"/>
        </w:rPr>
        <w:pict>
          <v:shape id="Рисунок 3" o:spid="_x0000_i1026" type="#_x0000_t75" style="width:240.75pt;height:160.5pt;visibility:visible">
            <v:imagedata r:id="rId8" o:title=""/>
          </v:shape>
        </w:pict>
      </w:r>
    </w:p>
    <w:p w:rsidR="00E77F2D" w:rsidRPr="00CF7304" w:rsidRDefault="00E77F2D" w:rsidP="00CF7304">
      <w:pPr>
        <w:pStyle w:val="NoSpacing"/>
        <w:rPr>
          <w:sz w:val="24"/>
          <w:shd w:val="clear" w:color="auto" w:fill="FFFFFF"/>
        </w:rPr>
      </w:pPr>
      <w:r w:rsidRPr="00CF7304">
        <w:rPr>
          <w:sz w:val="24"/>
          <w:shd w:val="clear" w:color="auto" w:fill="FFFFFF"/>
        </w:rPr>
        <w:t xml:space="preserve"> Кулики</w:t>
      </w:r>
      <w:r>
        <w:rPr>
          <w:sz w:val="24"/>
          <w:shd w:val="clear" w:color="auto" w:fill="FFFFFF"/>
        </w:rPr>
        <w:t xml:space="preserve">                                                                                                                     кайры </w:t>
      </w:r>
    </w:p>
    <w:p w:rsidR="00E77F2D" w:rsidRDefault="00E77F2D" w:rsidP="00CF7304">
      <w:pPr>
        <w:pStyle w:val="NoSpacing"/>
        <w:rPr>
          <w:sz w:val="24"/>
          <w:shd w:val="clear" w:color="auto" w:fill="FFFFFF"/>
        </w:rPr>
      </w:pPr>
      <w:r w:rsidRPr="00804F9A">
        <w:rPr>
          <w:noProof/>
          <w:sz w:val="24"/>
          <w:shd w:val="clear" w:color="auto" w:fill="FFFFFF"/>
        </w:rPr>
        <w:pict>
          <v:shape id="Рисунок 2" o:spid="_x0000_i1027" type="#_x0000_t75" style="width:244.5pt;height:166.5pt;visibility:visible">
            <v:imagedata r:id="rId9" o:title="" croptop="-554f" cropbottom="13815f" cropleft="5334f" cropright="10515f"/>
          </v:shape>
        </w:pict>
      </w:r>
      <w:r>
        <w:rPr>
          <w:sz w:val="24"/>
          <w:shd w:val="clear" w:color="auto" w:fill="FFFFFF"/>
        </w:rPr>
        <w:t xml:space="preserve">     </w:t>
      </w:r>
      <w:r w:rsidRPr="00CF7304">
        <w:rPr>
          <w:sz w:val="24"/>
          <w:shd w:val="clear" w:color="auto" w:fill="FFFFFF"/>
        </w:rPr>
        <w:t xml:space="preserve"> </w:t>
      </w:r>
      <w:r w:rsidRPr="00804F9A">
        <w:rPr>
          <w:noProof/>
          <w:sz w:val="24"/>
          <w:shd w:val="clear" w:color="auto" w:fill="FFFFFF"/>
        </w:rPr>
        <w:pict>
          <v:shape id="Рисунок 4" o:spid="_x0000_i1028" type="#_x0000_t75" style="width:3in;height:174.75pt;visibility:visible">
            <v:imagedata r:id="rId10" o:title="" croptop="7629f" cropleft="6463f" cropright="4782f"/>
          </v:shape>
        </w:pict>
      </w:r>
    </w:p>
    <w:p w:rsidR="00E77F2D" w:rsidRDefault="00E77F2D" w:rsidP="00CF7304">
      <w:pPr>
        <w:pStyle w:val="NoSpacing"/>
        <w:rPr>
          <w:sz w:val="24"/>
          <w:shd w:val="clear" w:color="auto" w:fill="FFFFFF"/>
        </w:rPr>
      </w:pPr>
      <w:r w:rsidRPr="00CF7304">
        <w:rPr>
          <w:sz w:val="24"/>
          <w:shd w:val="clear" w:color="auto" w:fill="FFFFFF"/>
        </w:rPr>
        <w:t>Песцы</w:t>
      </w:r>
      <w:r>
        <w:rPr>
          <w:sz w:val="24"/>
          <w:shd w:val="clear" w:color="auto" w:fill="FFFFFF"/>
        </w:rPr>
        <w:t xml:space="preserve">                                                                                                                         северный олень.</w:t>
      </w:r>
    </w:p>
    <w:p w:rsidR="00E77F2D" w:rsidRDefault="00E77F2D" w:rsidP="00CF7304">
      <w:pPr>
        <w:pStyle w:val="NoSpacing"/>
        <w:rPr>
          <w:sz w:val="24"/>
          <w:shd w:val="clear" w:color="auto" w:fill="FFFFFF"/>
        </w:rPr>
      </w:pPr>
      <w:r w:rsidRPr="00804F9A">
        <w:rPr>
          <w:noProof/>
          <w:sz w:val="24"/>
          <w:shd w:val="clear" w:color="auto" w:fill="FFFFFF"/>
        </w:rPr>
        <w:pict>
          <v:shape id="Рисунок 5" o:spid="_x0000_i1029" type="#_x0000_t75" style="width:255pt;height:171.75pt;visibility:visible">
            <v:imagedata r:id="rId11" o:title=""/>
          </v:shape>
        </w:pict>
      </w:r>
      <w:r>
        <w:rPr>
          <w:sz w:val="24"/>
          <w:shd w:val="clear" w:color="auto" w:fill="FFFFFF"/>
        </w:rPr>
        <w:t xml:space="preserve">     </w:t>
      </w:r>
      <w:r w:rsidRPr="00804F9A">
        <w:rPr>
          <w:noProof/>
          <w:sz w:val="24"/>
          <w:shd w:val="clear" w:color="auto" w:fill="FFFFFF"/>
        </w:rPr>
        <w:pict>
          <v:shape id="Рисунок 6" o:spid="_x0000_i1030" type="#_x0000_t75" style="width:219.75pt;height:169.5pt;visibility:visible">
            <v:imagedata r:id="rId12" o:title="" cropleft="3505f" cropright="5623f"/>
          </v:shape>
        </w:pict>
      </w:r>
    </w:p>
    <w:p w:rsidR="00E77F2D" w:rsidRDefault="00E77F2D" w:rsidP="00CF7304">
      <w:pPr>
        <w:pStyle w:val="NoSpacing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 xml:space="preserve">Тупики                                                                                                                      ларга </w:t>
      </w:r>
    </w:p>
    <w:p w:rsidR="00E77F2D" w:rsidRDefault="00E77F2D" w:rsidP="00CF7304">
      <w:pPr>
        <w:pStyle w:val="NoSpacing"/>
        <w:rPr>
          <w:sz w:val="24"/>
          <w:shd w:val="clear" w:color="auto" w:fill="FFFFFF"/>
        </w:rPr>
      </w:pPr>
    </w:p>
    <w:p w:rsidR="00E77F2D" w:rsidRDefault="00E77F2D" w:rsidP="00CF7304">
      <w:pPr>
        <w:pStyle w:val="NoSpacing"/>
        <w:rPr>
          <w:sz w:val="24"/>
          <w:shd w:val="clear" w:color="auto" w:fill="FFFFFF"/>
        </w:rPr>
      </w:pPr>
    </w:p>
    <w:p w:rsidR="00E77F2D" w:rsidRDefault="00E77F2D" w:rsidP="00CF7304">
      <w:pPr>
        <w:pStyle w:val="NoSpacing"/>
        <w:rPr>
          <w:sz w:val="24"/>
          <w:shd w:val="clear" w:color="auto" w:fill="FFFFFF"/>
        </w:rPr>
      </w:pPr>
    </w:p>
    <w:p w:rsidR="00E77F2D" w:rsidRDefault="00E77F2D" w:rsidP="00CF7304">
      <w:pPr>
        <w:pStyle w:val="NoSpacing"/>
        <w:rPr>
          <w:sz w:val="24"/>
          <w:shd w:val="clear" w:color="auto" w:fill="FFFFFF"/>
        </w:rPr>
      </w:pPr>
    </w:p>
    <w:p w:rsidR="00E77F2D" w:rsidRDefault="00E77F2D" w:rsidP="00CF7304">
      <w:pPr>
        <w:pStyle w:val="NoSpacing"/>
        <w:rPr>
          <w:sz w:val="24"/>
          <w:shd w:val="clear" w:color="auto" w:fill="FFFFFF"/>
        </w:rPr>
      </w:pPr>
    </w:p>
    <w:p w:rsidR="00E77F2D" w:rsidRDefault="00E77F2D" w:rsidP="00CF7304">
      <w:pPr>
        <w:pStyle w:val="NoSpacing"/>
        <w:rPr>
          <w:sz w:val="24"/>
          <w:shd w:val="clear" w:color="auto" w:fill="FFFFFF"/>
        </w:rPr>
      </w:pPr>
    </w:p>
    <w:p w:rsidR="00E77F2D" w:rsidRDefault="00E77F2D" w:rsidP="00CF7304">
      <w:pPr>
        <w:pStyle w:val="NoSpacing"/>
        <w:rPr>
          <w:sz w:val="24"/>
          <w:shd w:val="clear" w:color="auto" w:fill="FFFFFF"/>
        </w:rPr>
      </w:pPr>
    </w:p>
    <w:p w:rsidR="00E77F2D" w:rsidRDefault="00E77F2D" w:rsidP="00CF7304">
      <w:pPr>
        <w:pStyle w:val="NoSpacing"/>
        <w:rPr>
          <w:sz w:val="24"/>
          <w:shd w:val="clear" w:color="auto" w:fill="FFFFFF"/>
        </w:rPr>
      </w:pPr>
    </w:p>
    <w:p w:rsidR="00E77F2D" w:rsidRDefault="00E77F2D" w:rsidP="00CF7304">
      <w:pPr>
        <w:pStyle w:val="NoSpacing"/>
        <w:rPr>
          <w:sz w:val="24"/>
          <w:shd w:val="clear" w:color="auto" w:fill="FFFFFF"/>
        </w:rPr>
      </w:pPr>
    </w:p>
    <w:p w:rsidR="00E77F2D" w:rsidRDefault="00E77F2D" w:rsidP="00CF7304">
      <w:pPr>
        <w:pStyle w:val="NoSpacing"/>
        <w:rPr>
          <w:sz w:val="24"/>
          <w:shd w:val="clear" w:color="auto" w:fill="FFFFFF"/>
        </w:rPr>
      </w:pPr>
    </w:p>
    <w:p w:rsidR="00E77F2D" w:rsidRDefault="00E77F2D" w:rsidP="00CF7304">
      <w:pPr>
        <w:pStyle w:val="NoSpacing"/>
        <w:rPr>
          <w:sz w:val="24"/>
          <w:shd w:val="clear" w:color="auto" w:fill="FFFFFF"/>
        </w:rPr>
      </w:pPr>
    </w:p>
    <w:p w:rsidR="00E77F2D" w:rsidRDefault="00E77F2D" w:rsidP="00CF7304">
      <w:pPr>
        <w:pStyle w:val="NoSpacing"/>
        <w:rPr>
          <w:sz w:val="24"/>
          <w:shd w:val="clear" w:color="auto" w:fill="FFFFFF"/>
        </w:rPr>
      </w:pPr>
    </w:p>
    <w:p w:rsidR="00E77F2D" w:rsidRDefault="00E77F2D" w:rsidP="00CF7304">
      <w:pPr>
        <w:pStyle w:val="NoSpacing"/>
        <w:rPr>
          <w:sz w:val="24"/>
          <w:shd w:val="clear" w:color="auto" w:fill="FFFFFF"/>
        </w:rPr>
      </w:pPr>
    </w:p>
    <w:p w:rsidR="00E77F2D" w:rsidRDefault="00E77F2D" w:rsidP="00CF7304">
      <w:pPr>
        <w:pStyle w:val="NoSpacing"/>
        <w:rPr>
          <w:sz w:val="24"/>
          <w:shd w:val="clear" w:color="auto" w:fill="FFFFFF"/>
        </w:rPr>
      </w:pPr>
    </w:p>
    <w:p w:rsidR="00E77F2D" w:rsidRDefault="00E77F2D" w:rsidP="00CF7304">
      <w:pPr>
        <w:pStyle w:val="NoSpacing"/>
        <w:rPr>
          <w:sz w:val="24"/>
          <w:shd w:val="clear" w:color="auto" w:fill="FFFFFF"/>
        </w:rPr>
      </w:pPr>
    </w:p>
    <w:p w:rsidR="00E77F2D" w:rsidRDefault="00E77F2D" w:rsidP="00CF7304">
      <w:pPr>
        <w:pStyle w:val="NoSpacing"/>
        <w:rPr>
          <w:sz w:val="24"/>
          <w:shd w:val="clear" w:color="auto" w:fill="FFFFFF"/>
        </w:rPr>
      </w:pPr>
    </w:p>
    <w:p w:rsidR="00E77F2D" w:rsidRDefault="00E77F2D" w:rsidP="00CF7304">
      <w:pPr>
        <w:pStyle w:val="NoSpacing"/>
        <w:rPr>
          <w:sz w:val="24"/>
          <w:shd w:val="clear" w:color="auto" w:fill="FFFFFF"/>
        </w:rPr>
      </w:pPr>
    </w:p>
    <w:p w:rsidR="00E77F2D" w:rsidRDefault="00E77F2D" w:rsidP="00CF7304">
      <w:pPr>
        <w:pStyle w:val="NoSpacing"/>
        <w:rPr>
          <w:sz w:val="24"/>
          <w:shd w:val="clear" w:color="auto" w:fill="FFFFFF"/>
        </w:rPr>
      </w:pPr>
    </w:p>
    <w:p w:rsidR="00E77F2D" w:rsidRDefault="00E77F2D" w:rsidP="00CF7304">
      <w:pPr>
        <w:pStyle w:val="NoSpacing"/>
        <w:rPr>
          <w:sz w:val="24"/>
          <w:shd w:val="clear" w:color="auto" w:fill="FFFFFF"/>
        </w:rPr>
      </w:pPr>
    </w:p>
    <w:p w:rsidR="00E77F2D" w:rsidRDefault="00E77F2D" w:rsidP="00CF7304">
      <w:pPr>
        <w:pStyle w:val="NoSpacing"/>
        <w:rPr>
          <w:sz w:val="24"/>
          <w:shd w:val="clear" w:color="auto" w:fill="FFFFFF"/>
        </w:rPr>
      </w:pPr>
    </w:p>
    <w:p w:rsidR="00E77F2D" w:rsidRDefault="00E77F2D" w:rsidP="00CF7304">
      <w:pPr>
        <w:pStyle w:val="NoSpacing"/>
        <w:rPr>
          <w:sz w:val="24"/>
          <w:shd w:val="clear" w:color="auto" w:fill="FFFFFF"/>
        </w:rPr>
      </w:pPr>
    </w:p>
    <w:p w:rsidR="00E77F2D" w:rsidRDefault="00E77F2D" w:rsidP="00CF7304">
      <w:pPr>
        <w:pStyle w:val="NoSpacing"/>
        <w:rPr>
          <w:sz w:val="24"/>
          <w:shd w:val="clear" w:color="auto" w:fill="FFFFFF"/>
        </w:rPr>
      </w:pPr>
    </w:p>
    <w:p w:rsidR="00E77F2D" w:rsidRPr="00733C22" w:rsidRDefault="00E77F2D" w:rsidP="0019370A">
      <w:pPr>
        <w:pStyle w:val="NoSpacing"/>
        <w:jc w:val="center"/>
        <w:rPr>
          <w:rFonts w:ascii="Times New Roman" w:hAnsi="Times New Roman"/>
          <w:sz w:val="32"/>
          <w:shd w:val="clear" w:color="auto" w:fill="FFFFFF"/>
        </w:rPr>
      </w:pPr>
      <w:r w:rsidRPr="00733C22">
        <w:rPr>
          <w:rFonts w:ascii="Times New Roman" w:hAnsi="Times New Roman"/>
          <w:sz w:val="32"/>
          <w:shd w:val="clear" w:color="auto" w:fill="FFFFFF"/>
        </w:rPr>
        <w:t>Лист с заданием</w:t>
      </w:r>
    </w:p>
    <w:p w:rsidR="00E77F2D" w:rsidRPr="00733C22" w:rsidRDefault="00E77F2D" w:rsidP="00733C22">
      <w:pPr>
        <w:pStyle w:val="NoSpacing"/>
        <w:jc w:val="center"/>
        <w:rPr>
          <w:rFonts w:ascii="Times New Roman" w:hAnsi="Times New Roman"/>
          <w:sz w:val="32"/>
          <w:shd w:val="clear" w:color="auto" w:fill="FFFFFF"/>
        </w:rPr>
      </w:pPr>
      <w:r w:rsidRPr="00733C22">
        <w:rPr>
          <w:rFonts w:ascii="Times New Roman" w:hAnsi="Times New Roman"/>
          <w:sz w:val="32"/>
          <w:shd w:val="clear" w:color="auto" w:fill="FFFFFF"/>
        </w:rPr>
        <w:t xml:space="preserve">« Составить приглашение </w:t>
      </w:r>
      <w:r>
        <w:rPr>
          <w:rFonts w:ascii="Times New Roman" w:hAnsi="Times New Roman"/>
          <w:sz w:val="32"/>
          <w:shd w:val="clear" w:color="auto" w:fill="FFFFFF"/>
        </w:rPr>
        <w:t>отдела экологического просвещения</w:t>
      </w:r>
      <w:r w:rsidRPr="00733C22">
        <w:rPr>
          <w:rFonts w:ascii="Times New Roman" w:hAnsi="Times New Roman"/>
          <w:sz w:val="32"/>
          <w:shd w:val="clear" w:color="auto" w:fill="FFFFFF"/>
        </w:rPr>
        <w:t xml:space="preserve"> с </w:t>
      </w:r>
      <w:r>
        <w:rPr>
          <w:rFonts w:ascii="Times New Roman" w:hAnsi="Times New Roman"/>
          <w:sz w:val="32"/>
          <w:shd w:val="clear" w:color="auto" w:fill="FFFFFF"/>
        </w:rPr>
        <w:t>целью проведения экоэкскурсии»</w:t>
      </w:r>
    </w:p>
    <w:p w:rsidR="00E77F2D" w:rsidRDefault="00E77F2D" w:rsidP="00CF7304">
      <w:pPr>
        <w:pStyle w:val="NoSpacing"/>
        <w:rPr>
          <w:sz w:val="24"/>
          <w:shd w:val="clear" w:color="auto" w:fill="FFFFFF"/>
        </w:rPr>
      </w:pPr>
    </w:p>
    <w:p w:rsidR="00E77F2D" w:rsidRPr="00733C22" w:rsidRDefault="00E77F2D" w:rsidP="00CF7304">
      <w:pPr>
        <w:pStyle w:val="NoSpacing"/>
        <w:rPr>
          <w:rFonts w:ascii="Times New Roman" w:hAnsi="Times New Roman"/>
          <w:sz w:val="32"/>
          <w:shd w:val="clear" w:color="auto" w:fill="FFFFFF"/>
        </w:rPr>
      </w:pPr>
      <w:r w:rsidRPr="00733C22">
        <w:rPr>
          <w:rFonts w:ascii="Times New Roman" w:hAnsi="Times New Roman"/>
          <w:sz w:val="32"/>
          <w:shd w:val="clear" w:color="auto" w:fill="FFFFFF"/>
        </w:rPr>
        <w:t>Продолжить предложения, опираясь на прочитанную информацию</w:t>
      </w:r>
    </w:p>
    <w:p w:rsidR="00E77F2D" w:rsidRDefault="00E77F2D" w:rsidP="00CF7304">
      <w:pPr>
        <w:pStyle w:val="NoSpacing"/>
        <w:rPr>
          <w:sz w:val="24"/>
          <w:shd w:val="clear" w:color="auto" w:fill="FFFFFF"/>
        </w:rPr>
      </w:pPr>
    </w:p>
    <w:p w:rsidR="00E77F2D" w:rsidRPr="00733C22" w:rsidRDefault="00E77F2D" w:rsidP="00733C22">
      <w:pPr>
        <w:pStyle w:val="NoSpacing"/>
        <w:spacing w:line="360" w:lineRule="auto"/>
        <w:rPr>
          <w:rFonts w:ascii="Times New Roman" w:hAnsi="Times New Roman"/>
          <w:sz w:val="26"/>
          <w:szCs w:val="26"/>
          <w:shd w:val="clear" w:color="auto" w:fill="FFFFFF"/>
        </w:rPr>
      </w:pPr>
      <w:r w:rsidRPr="00733C22">
        <w:rPr>
          <w:rFonts w:ascii="Times New Roman" w:hAnsi="Times New Roman"/>
          <w:sz w:val="26"/>
          <w:szCs w:val="26"/>
          <w:shd w:val="clear" w:color="auto" w:fill="FFFFFF"/>
        </w:rPr>
        <w:t>Добро пожаловать в _____________________________________________________________</w:t>
      </w:r>
    </w:p>
    <w:p w:rsidR="00E77F2D" w:rsidRPr="00733C22" w:rsidRDefault="00E77F2D" w:rsidP="00733C22">
      <w:pPr>
        <w:pStyle w:val="NoSpacing"/>
        <w:spacing w:line="360" w:lineRule="auto"/>
        <w:rPr>
          <w:rFonts w:ascii="Times New Roman" w:hAnsi="Times New Roman"/>
          <w:sz w:val="26"/>
          <w:szCs w:val="26"/>
          <w:shd w:val="clear" w:color="auto" w:fill="FFFFFF"/>
        </w:rPr>
      </w:pPr>
      <w:r w:rsidRPr="00733C22">
        <w:rPr>
          <w:rFonts w:ascii="Times New Roman" w:hAnsi="Times New Roman"/>
          <w:sz w:val="26"/>
          <w:szCs w:val="26"/>
          <w:shd w:val="clear" w:color="auto" w:fill="FFFFFF"/>
        </w:rPr>
        <w:t>Наш заповедник находится_________________________________________________________</w:t>
      </w:r>
    </w:p>
    <w:p w:rsidR="00E77F2D" w:rsidRPr="00733C22" w:rsidRDefault="00E77F2D" w:rsidP="00733C22">
      <w:pPr>
        <w:pStyle w:val="NoSpacing"/>
        <w:spacing w:line="360" w:lineRule="auto"/>
        <w:rPr>
          <w:rFonts w:ascii="Times New Roman" w:hAnsi="Times New Roman"/>
          <w:sz w:val="26"/>
          <w:szCs w:val="26"/>
          <w:shd w:val="clear" w:color="auto" w:fill="FFFFFF"/>
        </w:rPr>
      </w:pPr>
      <w:r w:rsidRPr="00733C22">
        <w:rPr>
          <w:rFonts w:ascii="Times New Roman" w:hAnsi="Times New Roman"/>
          <w:sz w:val="26"/>
          <w:szCs w:val="26"/>
          <w:shd w:val="clear" w:color="auto" w:fill="FFFFFF"/>
        </w:rPr>
        <w:t>Заповедник известен______________________________________________________________</w:t>
      </w:r>
    </w:p>
    <w:p w:rsidR="00E77F2D" w:rsidRDefault="00E77F2D" w:rsidP="00733C22">
      <w:pPr>
        <w:pStyle w:val="NoSpacing"/>
        <w:spacing w:line="360" w:lineRule="auto"/>
        <w:rPr>
          <w:rFonts w:ascii="Times New Roman" w:hAnsi="Times New Roman"/>
          <w:sz w:val="26"/>
          <w:szCs w:val="26"/>
          <w:shd w:val="clear" w:color="auto" w:fill="FFFFFF"/>
        </w:rPr>
      </w:pPr>
      <w:r w:rsidRPr="00733C22">
        <w:rPr>
          <w:rFonts w:ascii="Times New Roman" w:hAnsi="Times New Roman"/>
          <w:sz w:val="26"/>
          <w:szCs w:val="26"/>
          <w:shd w:val="clear" w:color="auto" w:fill="FFFFFF"/>
        </w:rPr>
        <w:t>Вы сможите увидеть</w:t>
      </w: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Pr="00733C22">
        <w:rPr>
          <w:rFonts w:ascii="Times New Roman" w:hAnsi="Times New Roman"/>
          <w:sz w:val="26"/>
          <w:szCs w:val="26"/>
          <w:shd w:val="clear" w:color="auto" w:fill="FFFFFF"/>
        </w:rPr>
        <w:t>таких  представителей животного мира,</w:t>
      </w: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 как________________________</w:t>
      </w:r>
    </w:p>
    <w:p w:rsidR="00E77F2D" w:rsidRPr="00733C22" w:rsidRDefault="00E77F2D" w:rsidP="00733C22">
      <w:pPr>
        <w:pStyle w:val="NoSpacing"/>
        <w:spacing w:line="360" w:lineRule="auto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>________________________________________________________________________________</w:t>
      </w:r>
    </w:p>
    <w:p w:rsidR="00E77F2D" w:rsidRDefault="00E77F2D" w:rsidP="00733C22">
      <w:pPr>
        <w:pStyle w:val="NoSpacing"/>
        <w:spacing w:line="360" w:lineRule="auto"/>
        <w:rPr>
          <w:rFonts w:ascii="Times New Roman" w:hAnsi="Times New Roman"/>
          <w:sz w:val="26"/>
          <w:szCs w:val="26"/>
          <w:shd w:val="clear" w:color="auto" w:fill="FFFFFF"/>
        </w:rPr>
      </w:pPr>
      <w:r w:rsidRPr="00733C22">
        <w:rPr>
          <w:rFonts w:ascii="Times New Roman" w:hAnsi="Times New Roman"/>
          <w:sz w:val="26"/>
          <w:szCs w:val="26"/>
          <w:shd w:val="clear" w:color="auto" w:fill="FFFFFF"/>
        </w:rPr>
        <w:t xml:space="preserve">А также полюбоваться </w:t>
      </w:r>
      <w:r>
        <w:rPr>
          <w:rFonts w:ascii="Times New Roman" w:hAnsi="Times New Roman"/>
          <w:sz w:val="26"/>
          <w:szCs w:val="26"/>
          <w:shd w:val="clear" w:color="auto" w:fill="FFFFFF"/>
        </w:rPr>
        <w:t>растительным миром</w:t>
      </w:r>
      <w:r w:rsidRPr="00733C22">
        <w:rPr>
          <w:rFonts w:ascii="Times New Roman" w:hAnsi="Times New Roman"/>
          <w:sz w:val="26"/>
          <w:szCs w:val="26"/>
          <w:shd w:val="clear" w:color="auto" w:fill="FFFFFF"/>
        </w:rPr>
        <w:t>, как например_________________________</w:t>
      </w:r>
      <w:r>
        <w:rPr>
          <w:rFonts w:ascii="Times New Roman" w:hAnsi="Times New Roman"/>
          <w:sz w:val="26"/>
          <w:szCs w:val="26"/>
          <w:shd w:val="clear" w:color="auto" w:fill="FFFFFF"/>
        </w:rPr>
        <w:t>___</w:t>
      </w:r>
    </w:p>
    <w:p w:rsidR="00E77F2D" w:rsidRDefault="00E77F2D" w:rsidP="00733C22">
      <w:pPr>
        <w:pStyle w:val="NoSpacing"/>
        <w:spacing w:line="360" w:lineRule="auto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>________________________________________________________________________________</w:t>
      </w:r>
    </w:p>
    <w:p w:rsidR="00E77F2D" w:rsidRDefault="00E77F2D" w:rsidP="00733C22">
      <w:pPr>
        <w:pStyle w:val="NoSpacing"/>
        <w:spacing w:line="360" w:lineRule="auto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>Вы сможите, пройтись по экологической тропе, познакомиться с природой заповедника и прикоснуться к ___________________________________________________памятникам_____</w:t>
      </w:r>
    </w:p>
    <w:p w:rsidR="00E77F2D" w:rsidRDefault="00E77F2D" w:rsidP="00733C22">
      <w:pPr>
        <w:pStyle w:val="NoSpacing"/>
        <w:spacing w:line="360" w:lineRule="auto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>________________________________________________________________________________.</w:t>
      </w:r>
    </w:p>
    <w:p w:rsidR="00E77F2D" w:rsidRPr="00733C22" w:rsidRDefault="00E77F2D" w:rsidP="00733C22">
      <w:pPr>
        <w:pStyle w:val="NoSpacing"/>
        <w:spacing w:line="360" w:lineRule="auto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>Мы Вас ждем ______________________________________________________________</w:t>
      </w:r>
    </w:p>
    <w:p w:rsidR="00E77F2D" w:rsidRDefault="00E77F2D" w:rsidP="00733C22">
      <w:pPr>
        <w:pStyle w:val="NoSpacing"/>
        <w:spacing w:line="360" w:lineRule="auto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E77F2D" w:rsidRDefault="00E77F2D" w:rsidP="00733C22">
      <w:pPr>
        <w:pStyle w:val="NoSpacing"/>
        <w:spacing w:line="360" w:lineRule="auto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E77F2D" w:rsidRDefault="00E77F2D" w:rsidP="00733C22">
      <w:pPr>
        <w:pStyle w:val="NoSpacing"/>
        <w:spacing w:line="360" w:lineRule="auto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E77F2D" w:rsidRDefault="00E77F2D" w:rsidP="00733C22">
      <w:pPr>
        <w:pStyle w:val="NoSpacing"/>
        <w:spacing w:line="360" w:lineRule="auto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E77F2D" w:rsidRDefault="00E77F2D" w:rsidP="00733C22">
      <w:pPr>
        <w:pStyle w:val="NoSpacing"/>
        <w:spacing w:line="360" w:lineRule="auto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E77F2D" w:rsidRDefault="00E77F2D" w:rsidP="00733C22">
      <w:pPr>
        <w:pStyle w:val="NoSpacing"/>
        <w:spacing w:line="360" w:lineRule="auto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E77F2D" w:rsidRDefault="00E77F2D" w:rsidP="00733C22">
      <w:pPr>
        <w:pStyle w:val="NoSpacing"/>
        <w:spacing w:line="360" w:lineRule="auto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E77F2D" w:rsidRDefault="00E77F2D" w:rsidP="00733C22">
      <w:pPr>
        <w:pStyle w:val="NoSpacing"/>
        <w:spacing w:line="360" w:lineRule="auto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E77F2D" w:rsidRDefault="00E77F2D" w:rsidP="00733C22">
      <w:pPr>
        <w:pStyle w:val="NoSpacing"/>
        <w:spacing w:line="360" w:lineRule="auto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E77F2D" w:rsidRDefault="00E77F2D" w:rsidP="00733C22">
      <w:pPr>
        <w:pStyle w:val="NoSpacing"/>
        <w:spacing w:line="360" w:lineRule="auto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E77F2D" w:rsidRDefault="00E77F2D" w:rsidP="00733C22">
      <w:pPr>
        <w:pStyle w:val="NoSpacing"/>
        <w:spacing w:line="360" w:lineRule="auto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E77F2D" w:rsidRDefault="00E77F2D" w:rsidP="00733C22">
      <w:pPr>
        <w:pStyle w:val="NoSpacing"/>
        <w:spacing w:line="360" w:lineRule="auto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E77F2D" w:rsidRDefault="00E77F2D" w:rsidP="00733C22">
      <w:pPr>
        <w:pStyle w:val="NoSpacing"/>
        <w:spacing w:line="360" w:lineRule="auto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E77F2D" w:rsidRDefault="00E77F2D" w:rsidP="00733C22">
      <w:pPr>
        <w:pStyle w:val="NoSpacing"/>
        <w:spacing w:line="360" w:lineRule="auto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E77F2D" w:rsidRPr="00735034" w:rsidRDefault="00E77F2D" w:rsidP="00733C22">
      <w:pPr>
        <w:pStyle w:val="NoSpacing"/>
        <w:spacing w:line="360" w:lineRule="auto"/>
        <w:rPr>
          <w:rFonts w:ascii="Times New Roman" w:hAnsi="Times New Roman"/>
          <w:sz w:val="16"/>
          <w:szCs w:val="26"/>
          <w:shd w:val="clear" w:color="auto" w:fill="FFFFFF"/>
        </w:rPr>
      </w:pPr>
    </w:p>
    <w:p w:rsidR="00E77F2D" w:rsidRDefault="00E77F2D" w:rsidP="00733C22">
      <w:pPr>
        <w:pStyle w:val="NoSpacing"/>
        <w:spacing w:line="360" w:lineRule="auto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E77F2D" w:rsidRDefault="00E77F2D" w:rsidP="00733C22">
      <w:pPr>
        <w:pStyle w:val="NoSpacing"/>
        <w:spacing w:line="360" w:lineRule="auto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E77F2D" w:rsidRDefault="00E77F2D" w:rsidP="00733C22">
      <w:pPr>
        <w:pStyle w:val="NoSpacing"/>
        <w:spacing w:line="360" w:lineRule="auto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E77F2D" w:rsidRDefault="00E77F2D" w:rsidP="00733C22">
      <w:pPr>
        <w:pStyle w:val="NoSpacing"/>
        <w:spacing w:line="360" w:lineRule="auto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E77F2D" w:rsidRDefault="00E77F2D" w:rsidP="00733C22">
      <w:pPr>
        <w:pStyle w:val="NoSpacing"/>
        <w:spacing w:line="360" w:lineRule="auto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E77F2D" w:rsidRDefault="00E77F2D" w:rsidP="00733C22">
      <w:pPr>
        <w:pStyle w:val="NoSpacing"/>
        <w:spacing w:line="360" w:lineRule="auto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E77F2D" w:rsidRDefault="00E77F2D" w:rsidP="00733C22">
      <w:pPr>
        <w:pStyle w:val="NoSpacing"/>
        <w:spacing w:line="360" w:lineRule="auto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E77F2D" w:rsidRPr="00733C22" w:rsidRDefault="00E77F2D" w:rsidP="00733C22">
      <w:pPr>
        <w:pStyle w:val="NoSpacing"/>
        <w:spacing w:line="360" w:lineRule="auto"/>
        <w:rPr>
          <w:rFonts w:ascii="Times New Roman" w:hAnsi="Times New Roman"/>
          <w:sz w:val="26"/>
          <w:szCs w:val="26"/>
          <w:shd w:val="clear" w:color="auto" w:fill="FFFFFF"/>
        </w:rPr>
      </w:pPr>
    </w:p>
    <w:sectPr w:rsidR="00E77F2D" w:rsidRPr="00733C22" w:rsidSect="0073503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E1518"/>
    <w:multiLevelType w:val="multilevel"/>
    <w:tmpl w:val="0F580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4AF9"/>
    <w:rsid w:val="00022026"/>
    <w:rsid w:val="000454AF"/>
    <w:rsid w:val="0009232F"/>
    <w:rsid w:val="000A2191"/>
    <w:rsid w:val="000D77CB"/>
    <w:rsid w:val="0019370A"/>
    <w:rsid w:val="00207061"/>
    <w:rsid w:val="002A62CB"/>
    <w:rsid w:val="0033319B"/>
    <w:rsid w:val="00367687"/>
    <w:rsid w:val="0044103E"/>
    <w:rsid w:val="006E174F"/>
    <w:rsid w:val="00721F14"/>
    <w:rsid w:val="00733C22"/>
    <w:rsid w:val="00735034"/>
    <w:rsid w:val="007F50D3"/>
    <w:rsid w:val="00804F9A"/>
    <w:rsid w:val="00982B9A"/>
    <w:rsid w:val="009C0E6B"/>
    <w:rsid w:val="00AA4AF9"/>
    <w:rsid w:val="00B10368"/>
    <w:rsid w:val="00BB3A16"/>
    <w:rsid w:val="00BB40C5"/>
    <w:rsid w:val="00C7082C"/>
    <w:rsid w:val="00CF7304"/>
    <w:rsid w:val="00D23A9F"/>
    <w:rsid w:val="00E77F2D"/>
    <w:rsid w:val="00EA02D7"/>
    <w:rsid w:val="00EA4C33"/>
    <w:rsid w:val="00FB6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687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721F14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link w:val="Heading2Char"/>
    <w:uiPriority w:val="99"/>
    <w:qFormat/>
    <w:rsid w:val="00AA4AF9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21F14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21F1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A4AF9"/>
    <w:rPr>
      <w:rFonts w:ascii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21F14"/>
    <w:rPr>
      <w:rFonts w:ascii="Cambria" w:hAnsi="Cambria" w:cs="Times New Roman"/>
      <w:b/>
      <w:bCs/>
      <w:i/>
      <w:iCs/>
      <w:color w:val="4F81BD"/>
    </w:rPr>
  </w:style>
  <w:style w:type="paragraph" w:styleId="NormalWeb">
    <w:name w:val="Normal (Web)"/>
    <w:basedOn w:val="Normal"/>
    <w:uiPriority w:val="99"/>
    <w:rsid w:val="00AA4A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AA4AF9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semiHidden/>
    <w:rsid w:val="00AA4AF9"/>
    <w:rPr>
      <w:rFonts w:cs="Times New Roman"/>
      <w:color w:val="0000FF"/>
      <w:u w:val="single"/>
    </w:rPr>
  </w:style>
  <w:style w:type="character" w:customStyle="1" w:styleId="mw-headline">
    <w:name w:val="mw-headline"/>
    <w:basedOn w:val="DefaultParagraphFont"/>
    <w:uiPriority w:val="99"/>
    <w:rsid w:val="00EA02D7"/>
    <w:rPr>
      <w:rFonts w:cs="Times New Roman"/>
    </w:rPr>
  </w:style>
  <w:style w:type="character" w:customStyle="1" w:styleId="w">
    <w:name w:val="w"/>
    <w:basedOn w:val="DefaultParagraphFont"/>
    <w:uiPriority w:val="99"/>
    <w:rsid w:val="00EA02D7"/>
    <w:rPr>
      <w:rFonts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721F14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721F1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721F14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721F14"/>
    <w:rPr>
      <w:rFonts w:ascii="Arial" w:hAnsi="Arial" w:cs="Arial"/>
      <w:vanish/>
      <w:sz w:val="16"/>
      <w:szCs w:val="16"/>
    </w:rPr>
  </w:style>
  <w:style w:type="paragraph" w:styleId="NoSpacing">
    <w:name w:val="No Spacing"/>
    <w:uiPriority w:val="99"/>
    <w:qFormat/>
    <w:rsid w:val="00982B9A"/>
  </w:style>
  <w:style w:type="table" w:styleId="TableGrid">
    <w:name w:val="Table Grid"/>
    <w:basedOn w:val="TableNormal"/>
    <w:uiPriority w:val="99"/>
    <w:rsid w:val="0073503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835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5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5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5239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835246">
              <w:marLeft w:val="0"/>
              <w:marRight w:val="0"/>
              <w:marTop w:val="7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83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83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883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83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8835250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83524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244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83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3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161</TotalTime>
  <Pages>5</Pages>
  <Words>657</Words>
  <Characters>3750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10</cp:revision>
  <cp:lastPrinted>2018-03-06T11:50:00Z</cp:lastPrinted>
  <dcterms:created xsi:type="dcterms:W3CDTF">2018-03-05T11:45:00Z</dcterms:created>
  <dcterms:modified xsi:type="dcterms:W3CDTF">2018-03-13T09:54:00Z</dcterms:modified>
</cp:coreProperties>
</file>